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78511" w14:textId="77777777" w:rsidR="00371F1A" w:rsidRDefault="00371F1A">
      <w:pPr>
        <w:rPr>
          <w:b/>
          <w:bCs/>
          <w:sz w:val="22"/>
          <w:szCs w:val="22"/>
        </w:rPr>
      </w:pPr>
    </w:p>
    <w:p w14:paraId="1998BEF6" w14:textId="77777777" w:rsidR="00371F1A" w:rsidRDefault="001C4E2A">
      <w:pPr>
        <w:spacing w:line="312" w:lineRule="auto"/>
        <w:jc w:val="right"/>
      </w:pPr>
      <w:r>
        <w:rPr>
          <w:b/>
          <w:bCs/>
          <w:kern w:val="0"/>
          <w:sz w:val="22"/>
          <w:szCs w:val="22"/>
        </w:rPr>
        <w:t>Załącznik nr 4 do SWZ</w:t>
      </w:r>
    </w:p>
    <w:p w14:paraId="13E2986B" w14:textId="77777777" w:rsidR="00371F1A" w:rsidRDefault="001C4E2A">
      <w:pPr>
        <w:jc w:val="both"/>
        <w:rPr>
          <w:b/>
          <w:kern w:val="0"/>
          <w:u w:val="single"/>
        </w:rPr>
      </w:pPr>
      <w:r>
        <w:rPr>
          <w:b/>
          <w:kern w:val="0"/>
          <w:u w:val="single"/>
        </w:rPr>
        <w:t>Zamawiający:</w:t>
      </w:r>
    </w:p>
    <w:p w14:paraId="76FE0B6C" w14:textId="77777777" w:rsidR="00371F1A" w:rsidRDefault="00371F1A">
      <w:pPr>
        <w:jc w:val="both"/>
        <w:rPr>
          <w:b/>
          <w:kern w:val="0"/>
          <w:u w:val="single"/>
        </w:rPr>
      </w:pPr>
    </w:p>
    <w:p w14:paraId="0B09242D" w14:textId="77777777" w:rsidR="00371F1A" w:rsidRDefault="001C4E2A" w:rsidP="001C4E2A">
      <w:pPr>
        <w:jc w:val="both"/>
        <w:rPr>
          <w:b/>
          <w:bCs/>
          <w:sz w:val="28"/>
          <w:szCs w:val="28"/>
        </w:rPr>
      </w:pPr>
      <w:r>
        <w:rPr>
          <w:b/>
          <w:bCs/>
          <w:sz w:val="28"/>
          <w:szCs w:val="28"/>
        </w:rPr>
        <w:t>Gmina Sadkowice</w:t>
      </w:r>
    </w:p>
    <w:p w14:paraId="1939C789" w14:textId="77777777" w:rsidR="00371F1A" w:rsidRDefault="001C4E2A" w:rsidP="001C4E2A">
      <w:pPr>
        <w:jc w:val="both"/>
        <w:rPr>
          <w:b/>
          <w:bCs/>
          <w:sz w:val="28"/>
          <w:szCs w:val="28"/>
        </w:rPr>
      </w:pPr>
      <w:r>
        <w:rPr>
          <w:b/>
          <w:bCs/>
          <w:sz w:val="28"/>
          <w:szCs w:val="28"/>
        </w:rPr>
        <w:t>Sadkowice 129a, 96–206 Sadkowice,</w:t>
      </w:r>
    </w:p>
    <w:p w14:paraId="58A88BF0" w14:textId="77777777" w:rsidR="00371F1A" w:rsidRDefault="00371F1A">
      <w:pPr>
        <w:spacing w:line="269" w:lineRule="auto"/>
        <w:rPr>
          <w:b/>
          <w:bCs/>
          <w:kern w:val="0"/>
          <w:sz w:val="28"/>
          <w:szCs w:val="28"/>
          <w:u w:val="single"/>
        </w:rPr>
      </w:pPr>
    </w:p>
    <w:p w14:paraId="550D66BB" w14:textId="77777777" w:rsidR="00371F1A" w:rsidRDefault="001C4E2A">
      <w:pPr>
        <w:spacing w:line="269" w:lineRule="auto"/>
        <w:rPr>
          <w:b/>
          <w:kern w:val="0"/>
          <w:u w:val="single"/>
        </w:rPr>
      </w:pPr>
      <w:r>
        <w:rPr>
          <w:b/>
          <w:kern w:val="0"/>
          <w:u w:val="single"/>
        </w:rPr>
        <w:t>Wykonawca:</w:t>
      </w:r>
    </w:p>
    <w:p w14:paraId="7E2AE707" w14:textId="77777777" w:rsidR="00371F1A" w:rsidRDefault="001C4E2A">
      <w:pPr>
        <w:tabs>
          <w:tab w:val="left" w:pos="3402"/>
        </w:tabs>
        <w:ind w:right="5809"/>
        <w:rPr>
          <w:kern w:val="0"/>
        </w:rPr>
      </w:pPr>
      <w:r>
        <w:rPr>
          <w:kern w:val="0"/>
        </w:rPr>
        <w:t>_________________________________________________________________________________</w:t>
      </w:r>
    </w:p>
    <w:p w14:paraId="4EEDE23E" w14:textId="77777777" w:rsidR="00371F1A" w:rsidRDefault="001C4E2A">
      <w:pPr>
        <w:spacing w:before="120" w:after="120"/>
      </w:pPr>
      <w:r>
        <w:rPr>
          <w:i/>
          <w:kern w:val="0"/>
        </w:rPr>
        <w:t xml:space="preserve">(pełna nazwa/firma, adres) </w:t>
      </w:r>
    </w:p>
    <w:p w14:paraId="170D312E" w14:textId="77777777" w:rsidR="00371F1A" w:rsidRDefault="001C4E2A">
      <w:pPr>
        <w:spacing w:before="120" w:after="120"/>
        <w:ind w:right="5670"/>
        <w:jc w:val="both"/>
        <w:rPr>
          <w:kern w:val="0"/>
          <w:u w:val="single"/>
        </w:rPr>
      </w:pPr>
      <w:r>
        <w:rPr>
          <w:kern w:val="0"/>
          <w:u w:val="single"/>
        </w:rPr>
        <w:t>reprezentowany przez:</w:t>
      </w:r>
    </w:p>
    <w:p w14:paraId="70245E37" w14:textId="77777777" w:rsidR="00371F1A" w:rsidRDefault="001C4E2A">
      <w:pPr>
        <w:tabs>
          <w:tab w:val="left" w:pos="3402"/>
        </w:tabs>
        <w:ind w:right="5809"/>
        <w:rPr>
          <w:kern w:val="0"/>
        </w:rPr>
      </w:pPr>
      <w:r>
        <w:rPr>
          <w:kern w:val="0"/>
        </w:rPr>
        <w:t>___________________________</w:t>
      </w:r>
    </w:p>
    <w:p w14:paraId="3E3F6023" w14:textId="77777777" w:rsidR="00371F1A" w:rsidRDefault="001C4E2A">
      <w:pPr>
        <w:ind w:right="5668"/>
        <w:rPr>
          <w:i/>
          <w:kern w:val="0"/>
        </w:rPr>
      </w:pPr>
      <w:r>
        <w:rPr>
          <w:i/>
          <w:kern w:val="0"/>
        </w:rPr>
        <w:t xml:space="preserve"> (imię, nazwisko, stanowisko/podstawa do reprezentacji)</w:t>
      </w:r>
    </w:p>
    <w:p w14:paraId="2057F7CF" w14:textId="77777777" w:rsidR="00371F1A" w:rsidRDefault="00371F1A">
      <w:pPr>
        <w:ind w:right="5668"/>
        <w:jc w:val="both"/>
        <w:rPr>
          <w:i/>
          <w:kern w:val="0"/>
        </w:rPr>
      </w:pPr>
    </w:p>
    <w:p w14:paraId="69CA728C" w14:textId="77777777" w:rsidR="00371F1A" w:rsidRDefault="00371F1A">
      <w:pPr>
        <w:ind w:right="5668"/>
        <w:jc w:val="both"/>
        <w:rPr>
          <w:i/>
          <w:kern w:val="0"/>
          <w:sz w:val="16"/>
          <w:szCs w:val="16"/>
        </w:rPr>
      </w:pPr>
    </w:p>
    <w:p w14:paraId="16996776" w14:textId="77777777" w:rsidR="00371F1A" w:rsidRDefault="00371F1A">
      <w:pPr>
        <w:ind w:right="5668"/>
        <w:jc w:val="both"/>
        <w:rPr>
          <w:i/>
          <w:kern w:val="0"/>
          <w:sz w:val="16"/>
          <w:szCs w:val="16"/>
        </w:rPr>
      </w:pPr>
    </w:p>
    <w:p w14:paraId="1622E459" w14:textId="77777777" w:rsidR="00371F1A" w:rsidRDefault="001C4E2A">
      <w:pPr>
        <w:jc w:val="center"/>
        <w:rPr>
          <w:b/>
          <w:bCs/>
          <w:kern w:val="0"/>
        </w:rPr>
      </w:pPr>
      <w:r>
        <w:rPr>
          <w:b/>
          <w:bCs/>
          <w:kern w:val="0"/>
        </w:rPr>
        <w:t>Oświadczenie Wykonawcy</w:t>
      </w:r>
    </w:p>
    <w:p w14:paraId="539EF2F0" w14:textId="77777777" w:rsidR="00371F1A" w:rsidRDefault="001C4E2A">
      <w:pPr>
        <w:jc w:val="center"/>
        <w:rPr>
          <w:b/>
          <w:bCs/>
          <w:kern w:val="0"/>
        </w:rPr>
      </w:pPr>
      <w:r>
        <w:rPr>
          <w:b/>
          <w:bCs/>
          <w:kern w:val="0"/>
        </w:rPr>
        <w:t>o przynależności lub braku przynależności do tej samej grupy kapitałowej</w:t>
      </w:r>
    </w:p>
    <w:p w14:paraId="13DABB67" w14:textId="77777777" w:rsidR="00371F1A" w:rsidRDefault="00371F1A">
      <w:pPr>
        <w:jc w:val="center"/>
        <w:rPr>
          <w:b/>
          <w:bCs/>
          <w:kern w:val="0"/>
        </w:rPr>
      </w:pPr>
    </w:p>
    <w:p w14:paraId="49542C91" w14:textId="5A464326" w:rsidR="00371F1A" w:rsidRDefault="001C4E2A">
      <w:pPr>
        <w:ind w:left="80" w:right="86"/>
        <w:jc w:val="both"/>
      </w:pPr>
      <w:r>
        <w:t xml:space="preserve">Dotyczy: postępowania o udzielenie zamówienia publicznego prowadzone w trybie </w:t>
      </w:r>
      <w:r w:rsidRPr="001C4E2A">
        <w:t xml:space="preserve">podstawowym bez przeprowadzenia negocjacji </w:t>
      </w:r>
      <w:r w:rsidRPr="001C4E2A">
        <w:t>na</w:t>
      </w:r>
      <w:r>
        <w:t xml:space="preserve"> zadanie pn</w:t>
      </w:r>
      <w:r w:rsidRPr="001C4E2A">
        <w:t>:</w:t>
      </w:r>
      <w:r w:rsidRPr="001C4E2A">
        <w:rPr>
          <w:b/>
        </w:rPr>
        <w:t xml:space="preserve"> </w:t>
      </w:r>
      <w:r w:rsidRPr="001C4E2A">
        <w:rPr>
          <w:rFonts w:eastAsia="Arial"/>
        </w:rPr>
        <w:t>„</w:t>
      </w:r>
      <w:r w:rsidRPr="001C4E2A">
        <w:rPr>
          <w:rFonts w:eastAsia="Arial"/>
          <w:b/>
        </w:rPr>
        <w:t>Zwalczani</w:t>
      </w:r>
      <w:r>
        <w:rPr>
          <w:rFonts w:eastAsia="Arial"/>
          <w:b/>
        </w:rPr>
        <w:t>e</w:t>
      </w:r>
      <w:r w:rsidRPr="001C4E2A">
        <w:rPr>
          <w:rFonts w:eastAsia="Arial"/>
          <w:b/>
        </w:rPr>
        <w:t xml:space="preserve"> śliskości na drogach gminnych i wewnętrznych na terenie Gminy Sadkowice w roku 2026</w:t>
      </w:r>
      <w:r w:rsidRPr="001C4E2A">
        <w:rPr>
          <w:rFonts w:eastAsia="Arial"/>
        </w:rPr>
        <w:t>”</w:t>
      </w:r>
      <w:r w:rsidRPr="001C4E2A">
        <w:rPr>
          <w:rFonts w:eastAsia="Arial"/>
          <w:bCs/>
        </w:rPr>
        <w:t xml:space="preserve">, </w:t>
      </w:r>
      <w:r w:rsidRPr="001C4E2A">
        <w:rPr>
          <w:rFonts w:eastAsia="Arial"/>
        </w:rPr>
        <w:t>Nr postępowania: RK 271.1.2026</w:t>
      </w:r>
      <w:r w:rsidRPr="001C4E2A">
        <w:rPr>
          <w:b/>
        </w:rPr>
        <w:t xml:space="preserve">, </w:t>
      </w:r>
      <w:r w:rsidRPr="001C4E2A">
        <w:rPr>
          <w:b/>
        </w:rPr>
        <w:t>w trybie art. 108 ust. 1 pkt. 5 ustawy Prawo zamówień publicznych</w:t>
      </w:r>
      <w:ins w:id="0" w:author="Nieznany autor" w:date="2026-02-03T12:03:00Z">
        <w:r w:rsidRPr="001C4E2A">
          <w:rPr>
            <w:b/>
            <w:kern w:val="0"/>
          </w:rPr>
          <w:t xml:space="preserve"> </w:t>
        </w:r>
      </w:ins>
      <w:r w:rsidRPr="001C4E2A">
        <w:rPr>
          <w:kern w:val="0"/>
        </w:rPr>
        <w:t>oświadczam, co następuje:</w:t>
      </w:r>
    </w:p>
    <w:p w14:paraId="3D3EA1D3" w14:textId="77777777" w:rsidR="00371F1A" w:rsidRPr="001C4E2A" w:rsidRDefault="00371F1A">
      <w:pPr>
        <w:jc w:val="both"/>
        <w:rPr>
          <w:sz w:val="20"/>
          <w:szCs w:val="20"/>
        </w:rPr>
      </w:pPr>
    </w:p>
    <w:p w14:paraId="26D2EBC1" w14:textId="77A0E163" w:rsidR="00371F1A" w:rsidRPr="001C4E2A" w:rsidRDefault="001C4E2A" w:rsidP="001C4E2A">
      <w:pPr>
        <w:pStyle w:val="Akapitzlist"/>
        <w:numPr>
          <w:ilvl w:val="0"/>
          <w:numId w:val="6"/>
        </w:numPr>
        <w:jc w:val="both"/>
      </w:pPr>
      <w:r w:rsidRPr="001C4E2A">
        <w:t>należę/my do tej samej grupy kapitałowej (w rozumieniu ustawy z dnia 16 lutego 2007r. o ochronie konkurencji i konsumentów – t.j. Dz. U. z 2025 r. poz. 1714), o której mowa w art. 108 ust. 1 pkt. 5 ustawy pzp, w skład której wchodzą następujące podmioty:*</w:t>
      </w:r>
    </w:p>
    <w:p w14:paraId="04AB0543" w14:textId="77777777" w:rsidR="00371F1A" w:rsidRPr="001C4E2A" w:rsidRDefault="00371F1A">
      <w:pPr>
        <w:jc w:val="both"/>
        <w:rPr>
          <w:sz w:val="20"/>
          <w:szCs w:val="20"/>
        </w:rPr>
      </w:pPr>
    </w:p>
    <w:tbl>
      <w:tblPr>
        <w:tblW w:w="8221" w:type="dxa"/>
        <w:tblInd w:w="843" w:type="dxa"/>
        <w:tblLayout w:type="fixed"/>
        <w:tblCellMar>
          <w:top w:w="28" w:type="dxa"/>
          <w:left w:w="28" w:type="dxa"/>
          <w:bottom w:w="28" w:type="dxa"/>
          <w:right w:w="28" w:type="dxa"/>
        </w:tblCellMar>
        <w:tblLook w:val="04A0" w:firstRow="1" w:lastRow="0" w:firstColumn="1" w:lastColumn="0" w:noHBand="0" w:noVBand="1"/>
      </w:tblPr>
      <w:tblGrid>
        <w:gridCol w:w="425"/>
        <w:gridCol w:w="7796"/>
      </w:tblGrid>
      <w:tr w:rsidR="001C4E2A" w:rsidRPr="001C4E2A" w14:paraId="14670E99" w14:textId="77777777" w:rsidTr="001C4E2A">
        <w:trPr>
          <w:trHeight w:val="272"/>
        </w:trPr>
        <w:tc>
          <w:tcPr>
            <w:tcW w:w="425" w:type="dxa"/>
            <w:tcBorders>
              <w:top w:val="single" w:sz="6" w:space="0" w:color="000000"/>
              <w:left w:val="single" w:sz="6" w:space="0" w:color="000000"/>
              <w:bottom w:val="single" w:sz="6" w:space="0" w:color="000000"/>
            </w:tcBorders>
          </w:tcPr>
          <w:p w14:paraId="2FF58D05" w14:textId="77777777" w:rsidR="00371F1A" w:rsidRPr="001C4E2A" w:rsidRDefault="001C4E2A">
            <w:pPr>
              <w:jc w:val="both"/>
            </w:pPr>
            <w:r w:rsidRPr="001C4E2A">
              <w:rPr>
                <w:sz w:val="20"/>
                <w:szCs w:val="20"/>
              </w:rPr>
              <w:t>Lp.</w:t>
            </w:r>
          </w:p>
        </w:tc>
        <w:tc>
          <w:tcPr>
            <w:tcW w:w="7796" w:type="dxa"/>
            <w:tcBorders>
              <w:top w:val="single" w:sz="6" w:space="0" w:color="000000"/>
              <w:left w:val="single" w:sz="6" w:space="0" w:color="000000"/>
              <w:bottom w:val="single" w:sz="6" w:space="0" w:color="000000"/>
              <w:right w:val="single" w:sz="6" w:space="0" w:color="000000"/>
            </w:tcBorders>
          </w:tcPr>
          <w:p w14:paraId="7A2FBCB3" w14:textId="77777777" w:rsidR="00371F1A" w:rsidRPr="001C4E2A" w:rsidRDefault="001C4E2A">
            <w:pPr>
              <w:jc w:val="both"/>
            </w:pPr>
            <w:r w:rsidRPr="001C4E2A">
              <w:rPr>
                <w:sz w:val="20"/>
                <w:szCs w:val="20"/>
              </w:rPr>
              <w:t>Podmioty należące do tej samej grupy kapitałowej</w:t>
            </w:r>
          </w:p>
        </w:tc>
      </w:tr>
      <w:tr w:rsidR="001C4E2A" w:rsidRPr="001C4E2A" w14:paraId="6050CCA1" w14:textId="77777777" w:rsidTr="001C4E2A">
        <w:trPr>
          <w:trHeight w:val="288"/>
        </w:trPr>
        <w:tc>
          <w:tcPr>
            <w:tcW w:w="425" w:type="dxa"/>
            <w:tcBorders>
              <w:left w:val="single" w:sz="6" w:space="0" w:color="000000"/>
              <w:bottom w:val="single" w:sz="6" w:space="0" w:color="000000"/>
            </w:tcBorders>
            <w:tcMar>
              <w:top w:w="0" w:type="dxa"/>
            </w:tcMar>
          </w:tcPr>
          <w:p w14:paraId="50A7C8E4" w14:textId="77777777" w:rsidR="00371F1A" w:rsidRPr="001C4E2A" w:rsidRDefault="001C4E2A">
            <w:pPr>
              <w:jc w:val="both"/>
            </w:pPr>
            <w:r w:rsidRPr="001C4E2A">
              <w:rPr>
                <w:sz w:val="20"/>
                <w:szCs w:val="20"/>
              </w:rPr>
              <w:t>1</w:t>
            </w:r>
          </w:p>
        </w:tc>
        <w:tc>
          <w:tcPr>
            <w:tcW w:w="7796" w:type="dxa"/>
            <w:tcBorders>
              <w:left w:val="single" w:sz="6" w:space="0" w:color="000000"/>
              <w:bottom w:val="single" w:sz="6" w:space="0" w:color="000000"/>
              <w:right w:val="single" w:sz="6" w:space="0" w:color="000000"/>
            </w:tcBorders>
            <w:tcMar>
              <w:top w:w="0" w:type="dxa"/>
            </w:tcMar>
          </w:tcPr>
          <w:p w14:paraId="4FD2AD57" w14:textId="77777777" w:rsidR="00371F1A" w:rsidRPr="001C4E2A" w:rsidRDefault="00371F1A">
            <w:pPr>
              <w:snapToGrid w:val="0"/>
              <w:jc w:val="both"/>
              <w:rPr>
                <w:sz w:val="20"/>
                <w:szCs w:val="20"/>
              </w:rPr>
            </w:pPr>
          </w:p>
        </w:tc>
      </w:tr>
      <w:tr w:rsidR="001C4E2A" w:rsidRPr="001C4E2A" w14:paraId="3D53A5A0" w14:textId="77777777" w:rsidTr="001C4E2A">
        <w:trPr>
          <w:trHeight w:val="272"/>
        </w:trPr>
        <w:tc>
          <w:tcPr>
            <w:tcW w:w="425" w:type="dxa"/>
            <w:tcBorders>
              <w:left w:val="single" w:sz="6" w:space="0" w:color="000000"/>
              <w:bottom w:val="single" w:sz="6" w:space="0" w:color="000000"/>
            </w:tcBorders>
            <w:tcMar>
              <w:top w:w="0" w:type="dxa"/>
            </w:tcMar>
          </w:tcPr>
          <w:p w14:paraId="16C71728" w14:textId="77777777" w:rsidR="00371F1A" w:rsidRPr="001C4E2A" w:rsidRDefault="001C4E2A">
            <w:pPr>
              <w:jc w:val="both"/>
            </w:pPr>
            <w:r w:rsidRPr="001C4E2A">
              <w:rPr>
                <w:sz w:val="20"/>
                <w:szCs w:val="20"/>
              </w:rPr>
              <w:t>2</w:t>
            </w:r>
          </w:p>
        </w:tc>
        <w:tc>
          <w:tcPr>
            <w:tcW w:w="7796" w:type="dxa"/>
            <w:tcBorders>
              <w:left w:val="single" w:sz="6" w:space="0" w:color="000000"/>
              <w:bottom w:val="single" w:sz="6" w:space="0" w:color="000000"/>
              <w:right w:val="single" w:sz="6" w:space="0" w:color="000000"/>
            </w:tcBorders>
            <w:tcMar>
              <w:top w:w="0" w:type="dxa"/>
            </w:tcMar>
          </w:tcPr>
          <w:p w14:paraId="6ED004C3" w14:textId="77777777" w:rsidR="00371F1A" w:rsidRPr="001C4E2A" w:rsidRDefault="00371F1A">
            <w:pPr>
              <w:snapToGrid w:val="0"/>
              <w:jc w:val="both"/>
              <w:rPr>
                <w:sz w:val="20"/>
                <w:szCs w:val="20"/>
              </w:rPr>
            </w:pPr>
          </w:p>
        </w:tc>
      </w:tr>
      <w:tr w:rsidR="001C4E2A" w:rsidRPr="001C4E2A" w14:paraId="458E30BE" w14:textId="77777777" w:rsidTr="001C4E2A">
        <w:trPr>
          <w:trHeight w:val="288"/>
        </w:trPr>
        <w:tc>
          <w:tcPr>
            <w:tcW w:w="425" w:type="dxa"/>
            <w:tcBorders>
              <w:left w:val="single" w:sz="6" w:space="0" w:color="000000"/>
              <w:bottom w:val="single" w:sz="6" w:space="0" w:color="000000"/>
            </w:tcBorders>
            <w:tcMar>
              <w:top w:w="0" w:type="dxa"/>
            </w:tcMar>
          </w:tcPr>
          <w:p w14:paraId="4D05BD79" w14:textId="77777777" w:rsidR="00371F1A" w:rsidRPr="001C4E2A" w:rsidRDefault="001C4E2A">
            <w:pPr>
              <w:jc w:val="both"/>
            </w:pPr>
            <w:r w:rsidRPr="001C4E2A">
              <w:rPr>
                <w:sz w:val="20"/>
                <w:szCs w:val="20"/>
              </w:rPr>
              <w:t>3</w:t>
            </w:r>
          </w:p>
        </w:tc>
        <w:tc>
          <w:tcPr>
            <w:tcW w:w="7796" w:type="dxa"/>
            <w:tcBorders>
              <w:left w:val="single" w:sz="6" w:space="0" w:color="000000"/>
              <w:bottom w:val="single" w:sz="6" w:space="0" w:color="000000"/>
              <w:right w:val="single" w:sz="6" w:space="0" w:color="000000"/>
            </w:tcBorders>
            <w:tcMar>
              <w:top w:w="0" w:type="dxa"/>
            </w:tcMar>
          </w:tcPr>
          <w:p w14:paraId="70429655" w14:textId="77777777" w:rsidR="00371F1A" w:rsidRPr="001C4E2A" w:rsidRDefault="00371F1A">
            <w:pPr>
              <w:snapToGrid w:val="0"/>
              <w:jc w:val="both"/>
              <w:rPr>
                <w:sz w:val="20"/>
                <w:szCs w:val="20"/>
              </w:rPr>
            </w:pPr>
          </w:p>
        </w:tc>
      </w:tr>
    </w:tbl>
    <w:p w14:paraId="7AF0B838" w14:textId="77777777" w:rsidR="00371F1A" w:rsidRPr="001C4E2A" w:rsidRDefault="00371F1A">
      <w:pPr>
        <w:jc w:val="both"/>
        <w:rPr>
          <w:sz w:val="20"/>
          <w:szCs w:val="20"/>
        </w:rPr>
      </w:pPr>
    </w:p>
    <w:p w14:paraId="7FD83C51" w14:textId="207F2926" w:rsidR="00371F1A" w:rsidRPr="001C4E2A" w:rsidRDefault="001C4E2A" w:rsidP="001C4E2A">
      <w:pPr>
        <w:pStyle w:val="Akapitzlist"/>
        <w:numPr>
          <w:ilvl w:val="0"/>
          <w:numId w:val="6"/>
        </w:numPr>
        <w:jc w:val="both"/>
      </w:pPr>
      <w:r w:rsidRPr="001C4E2A">
        <w:t>nie należę/</w:t>
      </w:r>
      <w:proofErr w:type="spellStart"/>
      <w:r w:rsidRPr="001C4E2A">
        <w:t>ymy</w:t>
      </w:r>
      <w:proofErr w:type="spellEnd"/>
      <w:r w:rsidRPr="001C4E2A">
        <w:t xml:space="preserve"> do tej samej grupy kapitałowej (w rozumieniu ustawy z dnia 16 lutego 2007r. o ochronie konkurencji i konsumentów – t.j. Dz. U. z 2025 r. poz.1714), o której mowa w art. 108 ust. 1 pkt. 5 ustawy pzp*.</w:t>
      </w:r>
    </w:p>
    <w:p w14:paraId="258EF8EC" w14:textId="77777777" w:rsidR="00371F1A" w:rsidRPr="001C4E2A" w:rsidRDefault="00371F1A">
      <w:pPr>
        <w:ind w:left="720"/>
      </w:pPr>
    </w:p>
    <w:p w14:paraId="78F03532" w14:textId="77777777" w:rsidR="00371F1A" w:rsidRPr="001C4E2A" w:rsidRDefault="001C4E2A">
      <w:pPr>
        <w:ind w:left="720"/>
      </w:pPr>
      <w:r w:rsidRPr="001C4E2A">
        <w:rPr>
          <w:i/>
        </w:rPr>
        <w:t>* niepotrzebne skreślić</w:t>
      </w:r>
    </w:p>
    <w:p w14:paraId="3235B999" w14:textId="77777777" w:rsidR="00371F1A" w:rsidRPr="001C4E2A" w:rsidRDefault="001C4E2A">
      <w:pPr>
        <w:ind w:left="720"/>
        <w:jc w:val="both"/>
      </w:pPr>
      <w:r w:rsidRPr="001C4E2A">
        <w:rPr>
          <w:b/>
          <w:i/>
          <w:sz w:val="20"/>
          <w:szCs w:val="20"/>
          <w:u w:val="single"/>
        </w:rPr>
        <w:t>Uwaga:</w:t>
      </w:r>
      <w:r w:rsidRPr="001C4E2A">
        <w:rPr>
          <w:i/>
          <w:sz w:val="20"/>
          <w:szCs w:val="20"/>
        </w:rPr>
        <w:t xml:space="preserve"> w przypadku kiedy Wykonawca oświadczy, że należy do tej samej grupy kapitałowej winien złożyć niniejsze oświadczenie wraz dokumentami lub informacjami potwierdzającymi przygotowanie oferty niezależnie od innego Wykonawcy należącego do tej samej grupy kapitałowej.</w:t>
      </w:r>
    </w:p>
    <w:p w14:paraId="521DF4ED" w14:textId="77777777" w:rsidR="00371F1A" w:rsidRDefault="00371F1A">
      <w:pPr>
        <w:jc w:val="both"/>
        <w:rPr>
          <w:ins w:id="1" w:author="Nieznany autor" w:date="2026-02-03T12:03:00Z"/>
          <w:i/>
          <w:color w:val="C9211E"/>
          <w:sz w:val="20"/>
          <w:szCs w:val="20"/>
        </w:rPr>
      </w:pPr>
    </w:p>
    <w:p w14:paraId="624A19D6" w14:textId="77777777" w:rsidR="00371F1A" w:rsidRDefault="00371F1A">
      <w:pPr>
        <w:jc w:val="both"/>
        <w:rPr>
          <w:rFonts w:eastAsia="Arial"/>
          <w:bCs/>
          <w:strike/>
          <w:color w:val="C9211E"/>
          <w:kern w:val="0"/>
          <w:sz w:val="22"/>
          <w:szCs w:val="22"/>
        </w:rPr>
      </w:pPr>
    </w:p>
    <w:p w14:paraId="4FBA7F5E" w14:textId="13D30630" w:rsidR="00371F1A" w:rsidRPr="001C4E2A" w:rsidRDefault="001C4E2A" w:rsidP="001C4E2A">
      <w:pPr>
        <w:pStyle w:val="Nagwek6"/>
        <w:rPr>
          <w:rFonts w:ascii="Times New Roman" w:hAnsi="Times New Roman"/>
          <w:color w:val="0070C0"/>
        </w:rPr>
      </w:pPr>
      <w:r>
        <w:rPr>
          <w:rFonts w:ascii="Times New Roman" w:hAnsi="Times New Roman"/>
          <w:b w:val="0"/>
          <w:i/>
          <w:iCs/>
          <w:color w:val="0070C0"/>
        </w:rPr>
        <w:t>Należy podpisać elektronicznie</w:t>
      </w:r>
      <w:r>
        <w:rPr>
          <w:rFonts w:ascii="Times New Roman" w:hAnsi="Times New Roman"/>
          <w:b w:val="0"/>
          <w:i/>
          <w:iCs/>
          <w:color w:val="0070C0"/>
        </w:rPr>
        <w:t>!</w:t>
      </w:r>
    </w:p>
    <w:sectPr w:rsidR="00371F1A" w:rsidRPr="001C4E2A">
      <w:pgSz w:w="11906" w:h="16838"/>
      <w:pgMar w:top="1135" w:right="1417" w:bottom="1276"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27489"/>
    <w:multiLevelType w:val="hybridMultilevel"/>
    <w:tmpl w:val="20D01460"/>
    <w:lvl w:ilvl="0" w:tplc="E4A41518">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CC3FCE"/>
    <w:multiLevelType w:val="multilevel"/>
    <w:tmpl w:val="E82A1198"/>
    <w:lvl w:ilvl="0">
      <w:start w:val="1"/>
      <w:numFmt w:val="lowerLetter"/>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43D1361"/>
    <w:multiLevelType w:val="multilevel"/>
    <w:tmpl w:val="127A3B3E"/>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00C3FBB"/>
    <w:multiLevelType w:val="multilevel"/>
    <w:tmpl w:val="40766B8E"/>
    <w:lvl w:ilvl="0">
      <w:start w:val="1"/>
      <w:numFmt w:val="decimal"/>
      <w:lvlText w:val="%1)"/>
      <w:lvlJc w:val="left"/>
      <w:pPr>
        <w:tabs>
          <w:tab w:val="num" w:pos="0"/>
        </w:tabs>
        <w:ind w:left="720" w:hanging="360"/>
      </w:pPr>
      <w:rPr>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5B575BF9"/>
    <w:multiLevelType w:val="multilevel"/>
    <w:tmpl w:val="435A380E"/>
    <w:lvl w:ilvl="0">
      <w:start w:val="1"/>
      <w:numFmt w:val="decimal"/>
      <w:lvlText w:val="%1."/>
      <w:lvlJc w:val="left"/>
      <w:pPr>
        <w:tabs>
          <w:tab w:val="num" w:pos="0"/>
        </w:tabs>
        <w:ind w:left="360" w:hanging="360"/>
      </w:pPr>
      <w:rPr>
        <w:b/>
        <w:bCs/>
        <w:u w:val="none"/>
      </w:rPr>
    </w:lvl>
    <w:lvl w:ilvl="1">
      <w:start w:val="1"/>
      <w:numFmt w:val="decimal"/>
      <w:isLgl/>
      <w:lvlText w:val="%1.%2"/>
      <w:lvlJc w:val="left"/>
      <w:pPr>
        <w:tabs>
          <w:tab w:val="num" w:pos="0"/>
        </w:tabs>
        <w:ind w:left="840" w:hanging="48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440" w:hanging="108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800" w:hanging="144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2160" w:hanging="1800"/>
      </w:pPr>
    </w:lvl>
    <w:lvl w:ilvl="8">
      <w:start w:val="1"/>
      <w:numFmt w:val="decimal"/>
      <w:isLgl/>
      <w:lvlText w:val="%1.%2.%3.%4.%5.%6.%7.%8.%9"/>
      <w:lvlJc w:val="left"/>
      <w:pPr>
        <w:tabs>
          <w:tab w:val="num" w:pos="0"/>
        </w:tabs>
        <w:ind w:left="2160" w:hanging="1800"/>
      </w:pPr>
    </w:lvl>
  </w:abstractNum>
  <w:abstractNum w:abstractNumId="5" w15:restartNumberingAfterBreak="0">
    <w:nsid w:val="6DF46675"/>
    <w:multiLevelType w:val="multilevel"/>
    <w:tmpl w:val="C9D233C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762458908">
    <w:abstractNumId w:val="2"/>
  </w:num>
  <w:num w:numId="2" w16cid:durableId="1965578974">
    <w:abstractNumId w:val="4"/>
  </w:num>
  <w:num w:numId="3" w16cid:durableId="1089354178">
    <w:abstractNumId w:val="1"/>
  </w:num>
  <w:num w:numId="4" w16cid:durableId="494883206">
    <w:abstractNumId w:val="3"/>
  </w:num>
  <w:num w:numId="5" w16cid:durableId="7603310">
    <w:abstractNumId w:val="5"/>
  </w:num>
  <w:num w:numId="6" w16cid:durableId="519591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autoHyphenation/>
  <w:hyphenationZone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F1A"/>
    <w:rsid w:val="001C4E2A"/>
    <w:rsid w:val="00371F1A"/>
    <w:rsid w:val="00BD36D9"/>
    <w:rsid w:val="00D863C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1F442"/>
  <w15:docId w15:val="{7CCDE1BB-4728-4002-89A7-2B735B990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kern w:val="2"/>
      <w:lang w:bidi="ar-SA"/>
    </w:rPr>
  </w:style>
  <w:style w:type="paragraph" w:styleId="Nagwek1">
    <w:name w:val="heading 1"/>
    <w:basedOn w:val="Normalny"/>
    <w:next w:val="Normalny"/>
    <w:uiPriority w:val="9"/>
    <w:qFormat/>
    <w:pPr>
      <w:numPr>
        <w:numId w:val="1"/>
      </w:numPr>
      <w:suppressAutoHyphens w:val="0"/>
      <w:jc w:val="both"/>
      <w:outlineLvl w:val="0"/>
    </w:pPr>
    <w:rPr>
      <w:b/>
      <w:kern w:val="0"/>
      <w:sz w:val="28"/>
      <w:szCs w:val="20"/>
    </w:rPr>
  </w:style>
  <w:style w:type="paragraph" w:styleId="Nagwek6">
    <w:name w:val="heading 6"/>
    <w:basedOn w:val="Normalny"/>
    <w:next w:val="Normalny"/>
    <w:uiPriority w:val="9"/>
    <w:unhideWhenUsed/>
    <w:qFormat/>
    <w:pPr>
      <w:numPr>
        <w:ilvl w:val="5"/>
        <w:numId w:val="1"/>
      </w:num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Pr>
      <w:sz w:val="22"/>
    </w:rPr>
  </w:style>
  <w:style w:type="character" w:customStyle="1" w:styleId="WW8Num2z0">
    <w:name w:val="WW8Num2z0"/>
    <w:qFormat/>
  </w:style>
  <w:style w:type="character" w:customStyle="1" w:styleId="WW8Num3z0">
    <w:name w:val="WW8Num3z0"/>
    <w:qFormat/>
    <w:rPr>
      <w:b/>
    </w:rPr>
  </w:style>
  <w:style w:type="character" w:customStyle="1" w:styleId="WW8Num4z0">
    <w:name w:val="WW8Num4z0"/>
    <w:qFormat/>
  </w:style>
  <w:style w:type="character" w:customStyle="1" w:styleId="WW8Num5z0">
    <w:name w:val="WW8Num5z0"/>
    <w:qFormat/>
  </w:style>
  <w:style w:type="character" w:customStyle="1" w:styleId="WW8Num6z0">
    <w:name w:val="WW8Num6z0"/>
    <w:qFormat/>
  </w:style>
  <w:style w:type="character" w:customStyle="1" w:styleId="WW8Num7z0">
    <w:name w:val="WW8Num7z0"/>
    <w:qFormat/>
  </w:style>
  <w:style w:type="character" w:customStyle="1" w:styleId="WW8Num8z0">
    <w:name w:val="WW8Num8z0"/>
    <w:qFormat/>
  </w:style>
  <w:style w:type="character" w:customStyle="1" w:styleId="WW8Num9z0">
    <w:name w:val="WW8Num9z0"/>
    <w:qFormat/>
  </w:style>
  <w:style w:type="character" w:customStyle="1" w:styleId="WW8Num11z0">
    <w:name w:val="WW8Num11z0"/>
    <w:qFormat/>
    <w:rPr>
      <w:rFonts w:cs="Times New Roman"/>
      <w:b/>
    </w:rPr>
  </w:style>
  <w:style w:type="character" w:customStyle="1" w:styleId="WW8Num11z1">
    <w:name w:val="WW8Num11z1"/>
    <w:qFormat/>
    <w:rPr>
      <w:rFonts w:cs="Times New Roman"/>
    </w:rPr>
  </w:style>
  <w:style w:type="character" w:customStyle="1" w:styleId="WW8Num12z0">
    <w:name w:val="WW8Num12z0"/>
    <w:qFormat/>
  </w:style>
  <w:style w:type="character" w:customStyle="1" w:styleId="WW8Num13z0">
    <w:name w:val="WW8Num13z0"/>
    <w:qFormat/>
    <w:rPr>
      <w:sz w:val="22"/>
      <w:szCs w:val="22"/>
    </w:rPr>
  </w:style>
  <w:style w:type="character" w:customStyle="1" w:styleId="WW8Num16z0">
    <w:name w:val="WW8Num16z0"/>
    <w:qFormat/>
    <w:rPr>
      <w:b/>
      <w:i w:val="0"/>
    </w:rPr>
  </w:style>
  <w:style w:type="character" w:customStyle="1" w:styleId="WW8Num17z0">
    <w:name w:val="WW8Num17z0"/>
    <w:qFormat/>
  </w:style>
  <w:style w:type="character" w:customStyle="1" w:styleId="WW8Num18z0">
    <w:name w:val="WW8Num18z0"/>
    <w:qFormat/>
  </w:style>
  <w:style w:type="character" w:customStyle="1" w:styleId="WW8Num19z0">
    <w:name w:val="WW8Num19z0"/>
    <w:qFormat/>
    <w:rPr>
      <w:rFonts w:ascii="Wingdings" w:hAnsi="Wingdings" w:cs="Wingdings"/>
    </w:rPr>
  </w:style>
  <w:style w:type="character" w:customStyle="1" w:styleId="WW8Num19z1">
    <w:name w:val="WW8Num19z1"/>
    <w:qFormat/>
    <w:rPr>
      <w:rFonts w:ascii="Courier New" w:hAnsi="Courier New" w:cs="Courier New"/>
    </w:rPr>
  </w:style>
  <w:style w:type="character" w:customStyle="1" w:styleId="WW8Num19z3">
    <w:name w:val="WW8Num19z3"/>
    <w:qFormat/>
    <w:rPr>
      <w:rFonts w:ascii="Symbol" w:hAnsi="Symbol" w:cs="Symbol"/>
    </w:rPr>
  </w:style>
  <w:style w:type="character" w:customStyle="1" w:styleId="WW8Num20z0">
    <w:name w:val="WW8Num20z0"/>
    <w:qFormat/>
    <w:rPr>
      <w:b/>
      <w:bCs/>
      <w:u w:val="none"/>
    </w:rPr>
  </w:style>
  <w:style w:type="character" w:customStyle="1" w:styleId="WW8Num20z1">
    <w:name w:val="WW8Num20z1"/>
    <w:qFormat/>
  </w:style>
  <w:style w:type="character" w:customStyle="1" w:styleId="WW8Num22z0">
    <w:name w:val="WW8Num22z0"/>
    <w:qFormat/>
    <w:rPr>
      <w:rFonts w:eastAsia="Calibri"/>
      <w:b w:val="0"/>
      <w:sz w:val="24"/>
    </w:rPr>
  </w:style>
  <w:style w:type="character" w:customStyle="1" w:styleId="WW8Num23z0">
    <w:name w:val="WW8Num23z0"/>
    <w:qFormat/>
  </w:style>
  <w:style w:type="character" w:customStyle="1" w:styleId="WW8Num26z0">
    <w:name w:val="WW8Num26z0"/>
    <w:qFormat/>
    <w:rPr>
      <w:b/>
      <w:i w:val="0"/>
    </w:rPr>
  </w:style>
  <w:style w:type="character" w:customStyle="1" w:styleId="WW8Num27z0">
    <w:name w:val="WW8Num27z0"/>
    <w:qFormat/>
  </w:style>
  <w:style w:type="character" w:customStyle="1" w:styleId="WW8Num28z0">
    <w:name w:val="WW8Num28z0"/>
    <w:qFormat/>
  </w:style>
  <w:style w:type="character" w:customStyle="1" w:styleId="WW8Num29z0">
    <w:name w:val="WW8Num29z0"/>
    <w:qFormat/>
    <w:rPr>
      <w:b w:val="0"/>
      <w:sz w:val="22"/>
      <w:szCs w:val="22"/>
    </w:rPr>
  </w:style>
  <w:style w:type="character" w:customStyle="1" w:styleId="WW8Num30z0">
    <w:name w:val="WW8Num30z0"/>
    <w:qFormat/>
    <w:rPr>
      <w:rFonts w:ascii="Times New Roman" w:eastAsia="Calibri" w:hAnsi="Times New Roman" w:cs="Times New Roman"/>
      <w:b w:val="0"/>
      <w:sz w:val="22"/>
    </w:rPr>
  </w:style>
  <w:style w:type="character" w:customStyle="1" w:styleId="WW8Num31z0">
    <w:name w:val="WW8Num31z0"/>
    <w:qFormat/>
  </w:style>
  <w:style w:type="character" w:customStyle="1" w:styleId="WW8Num33z0">
    <w:name w:val="WW8Num33z0"/>
    <w:qFormat/>
  </w:style>
  <w:style w:type="character" w:customStyle="1" w:styleId="WW8Num35z0">
    <w:name w:val="WW8Num35z0"/>
    <w:qFormat/>
  </w:style>
  <w:style w:type="character" w:customStyle="1" w:styleId="WW8Num36z0">
    <w:name w:val="WW8Num36z0"/>
    <w:qFormat/>
  </w:style>
  <w:style w:type="character" w:customStyle="1" w:styleId="NagwekZnak">
    <w:name w:val="Nagłówek Znak"/>
    <w:basedOn w:val="Domylnaczcionkaakapitu"/>
    <w:qFormat/>
  </w:style>
  <w:style w:type="character" w:customStyle="1" w:styleId="StopkaZnak">
    <w:name w:val="Stopka Znak"/>
    <w:basedOn w:val="Domylnaczcionkaakapitu"/>
    <w:qFormat/>
  </w:style>
  <w:style w:type="character" w:customStyle="1" w:styleId="AkapitzlistZnak">
    <w:name w:val="Akapit z listą Znak"/>
    <w:qFormat/>
    <w:rPr>
      <w:rFonts w:ascii="Times New Roman" w:eastAsia="Times New Roman" w:hAnsi="Times New Roman" w:cs="Times New Roman"/>
      <w:kern w:val="2"/>
      <w:sz w:val="24"/>
      <w:szCs w:val="24"/>
    </w:rPr>
  </w:style>
  <w:style w:type="character" w:customStyle="1" w:styleId="TekstdymkaZnak">
    <w:name w:val="Tekst dymka Znak"/>
    <w:qFormat/>
    <w:rPr>
      <w:rFonts w:ascii="Segoe UI" w:eastAsia="Times New Roman" w:hAnsi="Segoe UI" w:cs="Segoe UI"/>
      <w:kern w:val="2"/>
      <w:sz w:val="18"/>
      <w:szCs w:val="18"/>
    </w:rPr>
  </w:style>
  <w:style w:type="character" w:customStyle="1" w:styleId="Domylnaczcionkaakapitu1">
    <w:name w:val="Domyślna czcionka akapitu1"/>
    <w:qFormat/>
  </w:style>
  <w:style w:type="character" w:customStyle="1" w:styleId="Znakiprzypiswdolnychuser">
    <w:name w:val="Znaki przypisów dolnych (user)"/>
    <w:qFormat/>
    <w:rPr>
      <w:vertAlign w:val="superscript"/>
    </w:rPr>
  </w:style>
  <w:style w:type="character" w:customStyle="1" w:styleId="Nagwek1Znak">
    <w:name w:val="Nagłówek 1 Znak"/>
    <w:qFormat/>
    <w:rPr>
      <w:rFonts w:ascii="Times New Roman" w:eastAsia="Times New Roman" w:hAnsi="Times New Roman" w:cs="Times New Roman"/>
      <w:b/>
      <w:sz w:val="28"/>
    </w:rPr>
  </w:style>
  <w:style w:type="character" w:customStyle="1" w:styleId="Tekstpodstawowywcity3Znak">
    <w:name w:val="Tekst podstawowy wcięty 3 Znak"/>
    <w:qFormat/>
    <w:rPr>
      <w:rFonts w:ascii="Times New Roman" w:eastAsia="Times New Roman" w:hAnsi="Times New Roman" w:cs="Times New Roman"/>
      <w:sz w:val="24"/>
    </w:rPr>
  </w:style>
  <w:style w:type="character" w:customStyle="1" w:styleId="TekstprzypisudolnegoZnak">
    <w:name w:val="Tekst przypisu dolnego Znak"/>
    <w:qFormat/>
    <w:rPr>
      <w:rFonts w:ascii="Times New Roman" w:eastAsia="Times New Roman" w:hAnsi="Times New Roman" w:cs="Times New Roman"/>
    </w:rPr>
  </w:style>
  <w:style w:type="character" w:customStyle="1" w:styleId="TekstprzypisudolnegoZnak1">
    <w:name w:val="Tekst przypisu dolnego Znak1"/>
    <w:qFormat/>
    <w:rPr>
      <w:rFonts w:ascii="Times New Roman" w:eastAsia="Times New Roman" w:hAnsi="Times New Roman" w:cs="Times New Roman"/>
      <w:kern w:val="2"/>
    </w:rPr>
  </w:style>
  <w:style w:type="character" w:customStyle="1" w:styleId="Nagwek6Znak">
    <w:name w:val="Nagłówek 6 Znak"/>
    <w:qFormat/>
    <w:rPr>
      <w:rFonts w:ascii="Calibri" w:eastAsia="Times New Roman" w:hAnsi="Calibri" w:cs="Times New Roman"/>
      <w:b/>
      <w:bCs/>
      <w:kern w:val="2"/>
      <w:sz w:val="22"/>
      <w:szCs w:val="22"/>
    </w:rPr>
  </w:style>
  <w:style w:type="character" w:customStyle="1" w:styleId="TytuZnak">
    <w:name w:val="Tytuł Znak"/>
    <w:qFormat/>
    <w:rPr>
      <w:rFonts w:ascii="Times New Roman" w:eastAsia="Times New Roman" w:hAnsi="Times New Roman" w:cs="Times New Roman"/>
      <w:b/>
      <w:sz w:val="36"/>
    </w:rPr>
  </w:style>
  <w:style w:type="character" w:customStyle="1" w:styleId="PodtytuZnak">
    <w:name w:val="Podtytuł Znak"/>
    <w:qFormat/>
    <w:rPr>
      <w:rFonts w:ascii="Calibri Light" w:eastAsia="Times New Roman" w:hAnsi="Calibri Light" w:cs="Times New Roman"/>
      <w:kern w:val="2"/>
      <w:sz w:val="24"/>
      <w:szCs w:val="24"/>
    </w:rPr>
  </w:style>
  <w:style w:type="character" w:styleId="Numerwiersza">
    <w:name w:val="line number"/>
  </w:style>
  <w:style w:type="paragraph" w:styleId="Nagwek">
    <w:name w:val="header"/>
    <w:basedOn w:val="Normalny"/>
    <w:next w:val="Tekstpodstawowy"/>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agwekuser">
    <w:name w:val="Nagłówek (user)"/>
    <w:basedOn w:val="Normalny"/>
    <w:next w:val="Podtytu"/>
    <w:qFormat/>
    <w:pPr>
      <w:jc w:val="center"/>
    </w:pPr>
    <w:rPr>
      <w:b/>
      <w:kern w:val="0"/>
      <w:sz w:val="36"/>
      <w:szCs w:val="20"/>
    </w:rPr>
  </w:style>
  <w:style w:type="paragraph" w:customStyle="1" w:styleId="Indeksuser">
    <w:name w:val="Indeks (user)"/>
    <w:basedOn w:val="Normalny"/>
    <w:qFormat/>
    <w:pPr>
      <w:suppressLineNumbers/>
    </w:pPr>
    <w:rPr>
      <w:rFonts w:cs="Arial"/>
    </w:rPr>
  </w:style>
  <w:style w:type="paragraph" w:customStyle="1" w:styleId="Gwkaistopkauser">
    <w:name w:val="Główka i stopka (user)"/>
    <w:basedOn w:val="Normalny"/>
    <w:qFormat/>
    <w:pPr>
      <w:suppressLineNumbers/>
      <w:tabs>
        <w:tab w:val="center" w:pos="4819"/>
        <w:tab w:val="right" w:pos="9638"/>
      </w:tabs>
    </w:pPr>
  </w:style>
  <w:style w:type="paragraph" w:customStyle="1" w:styleId="Gwkaistopka">
    <w:name w:val="Główka i stopka"/>
    <w:basedOn w:val="Normalny"/>
    <w:qFormat/>
  </w:style>
  <w:style w:type="paragraph" w:styleId="Stopka">
    <w:name w:val="footer"/>
    <w:basedOn w:val="Normalny"/>
    <w:pPr>
      <w:tabs>
        <w:tab w:val="center" w:pos="4536"/>
        <w:tab w:val="right" w:pos="9072"/>
      </w:tabs>
    </w:pPr>
  </w:style>
  <w:style w:type="paragraph" w:styleId="Akapitzlist">
    <w:name w:val="List Paragraph"/>
    <w:basedOn w:val="Normalny"/>
    <w:qFormat/>
    <w:pPr>
      <w:ind w:left="720"/>
      <w:contextualSpacing/>
    </w:pPr>
  </w:style>
  <w:style w:type="paragraph" w:styleId="Tekstdymka">
    <w:name w:val="Balloon Text"/>
    <w:basedOn w:val="Normalny"/>
    <w:qFormat/>
    <w:rPr>
      <w:rFonts w:ascii="Segoe UI" w:hAnsi="Segoe UI" w:cs="Segoe UI"/>
      <w:sz w:val="18"/>
      <w:szCs w:val="18"/>
    </w:rPr>
  </w:style>
  <w:style w:type="paragraph" w:customStyle="1" w:styleId="Normalny1">
    <w:name w:val="Normalny1"/>
    <w:qFormat/>
    <w:rPr>
      <w:rFonts w:ascii="Times New Roman" w:eastAsia="Times New Roman" w:hAnsi="Times New Roman" w:cs="Times New Roman"/>
      <w:lang w:bidi="ar-SA"/>
    </w:rPr>
  </w:style>
  <w:style w:type="paragraph" w:styleId="NormalnyWeb">
    <w:name w:val="Normal (Web)"/>
    <w:basedOn w:val="Normalny"/>
    <w:qFormat/>
    <w:pPr>
      <w:suppressAutoHyphens w:val="0"/>
      <w:spacing w:after="160" w:line="254" w:lineRule="auto"/>
    </w:pPr>
    <w:rPr>
      <w:rFonts w:eastAsia="Calibri"/>
      <w:kern w:val="0"/>
    </w:rPr>
  </w:style>
  <w:style w:type="paragraph" w:styleId="Tekstpodstawowywcity3">
    <w:name w:val="Body Text Indent 3"/>
    <w:basedOn w:val="Normalny"/>
    <w:qFormat/>
    <w:pPr>
      <w:suppressAutoHyphens w:val="0"/>
      <w:ind w:left="360"/>
      <w:jc w:val="both"/>
    </w:pPr>
    <w:rPr>
      <w:kern w:val="0"/>
      <w:szCs w:val="20"/>
    </w:rPr>
  </w:style>
  <w:style w:type="paragraph" w:customStyle="1" w:styleId="siwz">
    <w:name w:val="siwz"/>
    <w:basedOn w:val="Normalny"/>
    <w:qFormat/>
    <w:pPr>
      <w:suppressAutoHyphens w:val="0"/>
      <w:contextualSpacing/>
      <w:jc w:val="both"/>
    </w:pPr>
    <w:rPr>
      <w:bCs/>
      <w:iCs/>
      <w:kern w:val="0"/>
      <w:szCs w:val="20"/>
    </w:rPr>
  </w:style>
  <w:style w:type="paragraph" w:customStyle="1" w:styleId="Standardowy1">
    <w:name w:val="Standardowy1"/>
    <w:qFormat/>
    <w:rPr>
      <w:rFonts w:ascii="Times New Roman" w:eastAsia="Times New Roman" w:hAnsi="Times New Roman" w:cs="Times New Roman"/>
      <w:szCs w:val="20"/>
      <w:lang w:bidi="ar-SA"/>
    </w:rPr>
  </w:style>
  <w:style w:type="paragraph" w:customStyle="1" w:styleId="Default">
    <w:name w:val="Default"/>
    <w:qFormat/>
    <w:rPr>
      <w:rFonts w:ascii="Arial" w:eastAsia="Times New Roman" w:hAnsi="Arial"/>
      <w:color w:val="000000"/>
      <w:szCs w:val="20"/>
      <w:lang w:bidi="ar-SA"/>
    </w:rPr>
  </w:style>
  <w:style w:type="paragraph" w:styleId="Tekstprzypisudolnego">
    <w:name w:val="footnote text"/>
    <w:basedOn w:val="Normalny"/>
    <w:pPr>
      <w:suppressAutoHyphens w:val="0"/>
    </w:pPr>
    <w:rPr>
      <w:kern w:val="0"/>
      <w:sz w:val="20"/>
      <w:szCs w:val="20"/>
    </w:rPr>
  </w:style>
  <w:style w:type="paragraph" w:styleId="Podtytu">
    <w:name w:val="Subtitle"/>
    <w:basedOn w:val="Normalny"/>
    <w:next w:val="Normalny"/>
    <w:uiPriority w:val="11"/>
    <w:qFormat/>
    <w:pPr>
      <w:spacing w:after="60"/>
      <w:jc w:val="center"/>
      <w:outlineLvl w:val="1"/>
    </w:pPr>
    <w:rPr>
      <w:rFonts w:ascii="Calibri Light" w:hAnsi="Calibri Light"/>
    </w:rPr>
  </w:style>
  <w:style w:type="paragraph" w:customStyle="1" w:styleId="Komentarz">
    <w:name w:val="Komentarz"/>
    <w:basedOn w:val="Normalny"/>
    <w:qFormat/>
    <w:pPr>
      <w:spacing w:before="56"/>
      <w:ind w:left="57" w:right="57"/>
    </w:pPr>
    <w:rPr>
      <w:sz w:val="20"/>
      <w:szCs w:val="20"/>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kern w:val="2"/>
      <w:sz w:val="20"/>
      <w:szCs w:val="20"/>
      <w:lang w:bidi="ar-SA"/>
    </w:rPr>
  </w:style>
  <w:style w:type="character" w:styleId="Odwoaniedokomentarza">
    <w:name w:val="annotation reference"/>
    <w:basedOn w:val="Domylnaczcionkaakapitu"/>
    <w:uiPriority w:val="99"/>
    <w:semiHidden/>
    <w:unhideWhenUsed/>
    <w:rPr>
      <w:sz w:val="16"/>
      <w:szCs w:val="16"/>
    </w:rPr>
  </w:style>
  <w:style w:type="paragraph" w:styleId="Tematkomentarza">
    <w:name w:val="annotation subject"/>
    <w:basedOn w:val="Tekstkomentarza"/>
    <w:next w:val="Tekstkomentarza"/>
    <w:link w:val="TematkomentarzaZnak"/>
    <w:uiPriority w:val="99"/>
    <w:semiHidden/>
    <w:unhideWhenUsed/>
    <w:rsid w:val="001C4E2A"/>
    <w:rPr>
      <w:b/>
      <w:bCs/>
    </w:rPr>
  </w:style>
  <w:style w:type="character" w:customStyle="1" w:styleId="TematkomentarzaZnak">
    <w:name w:val="Temat komentarza Znak"/>
    <w:basedOn w:val="TekstkomentarzaZnak"/>
    <w:link w:val="Tematkomentarza"/>
    <w:uiPriority w:val="99"/>
    <w:semiHidden/>
    <w:rsid w:val="001C4E2A"/>
    <w:rPr>
      <w:rFonts w:ascii="Times New Roman" w:eastAsia="Times New Roman" w:hAnsi="Times New Roman" w:cs="Times New Roman"/>
      <w:b/>
      <w:bCs/>
      <w:kern w:val="2"/>
      <w:sz w:val="20"/>
      <w:szCs w:val="20"/>
      <w:lang w:bidi="ar-SA"/>
    </w:rPr>
  </w:style>
  <w:style w:type="paragraph" w:styleId="Poprawka">
    <w:name w:val="Revision"/>
    <w:hidden/>
    <w:uiPriority w:val="99"/>
    <w:semiHidden/>
    <w:rsid w:val="001C4E2A"/>
    <w:pPr>
      <w:suppressAutoHyphens w:val="0"/>
    </w:pPr>
    <w:rPr>
      <w:rFonts w:ascii="Times New Roman" w:eastAsia="Times New Roman" w:hAnsi="Times New Roman" w:cs="Times New Roman"/>
      <w:kern w:val="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234</Words>
  <Characters>1409</Characters>
  <Application>Microsoft Office Word</Application>
  <DocSecurity>0</DocSecurity>
  <Lines>11</Lines>
  <Paragraphs>3</Paragraphs>
  <ScaleCrop>false</ScaleCrop>
  <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Remigiusz Skiba</dc:creator>
  <dc:description/>
  <cp:lastModifiedBy>Remigiusz Skiba</cp:lastModifiedBy>
  <cp:revision>3</cp:revision>
  <cp:lastPrinted>2021-03-16T08:22:00Z</cp:lastPrinted>
  <dcterms:created xsi:type="dcterms:W3CDTF">2026-02-05T07:11:00Z</dcterms:created>
  <dcterms:modified xsi:type="dcterms:W3CDTF">2026-02-05T07:18:00Z</dcterms:modified>
  <dc:language>pl-PL</dc:language>
</cp:coreProperties>
</file>